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7B0" w:rsidRDefault="001057B0" w:rsidP="001057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962C1E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проделанной работе клуба с. Лазо филиала МБУ ДК «Восток»</w:t>
      </w:r>
    </w:p>
    <w:p w:rsidR="001057B0" w:rsidRDefault="00962C1E" w:rsidP="001057B0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057B0">
        <w:rPr>
          <w:rFonts w:ascii="Times New Roman" w:hAnsi="Times New Roman" w:cs="Times New Roman"/>
          <w:b/>
          <w:sz w:val="28"/>
          <w:szCs w:val="28"/>
        </w:rPr>
        <w:t xml:space="preserve"> 01.04. по 07.04. 2019 года</w:t>
      </w:r>
    </w:p>
    <w:p w:rsidR="000E4229" w:rsidRDefault="001057B0" w:rsidP="00962C1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4229">
        <w:rPr>
          <w:rFonts w:ascii="Times New Roman" w:hAnsi="Times New Roman" w:cs="Times New Roman"/>
          <w:b/>
          <w:sz w:val="28"/>
          <w:szCs w:val="28"/>
        </w:rPr>
        <w:t>02 апреля</w:t>
      </w:r>
      <w:r>
        <w:rPr>
          <w:rFonts w:ascii="Times New Roman" w:hAnsi="Times New Roman" w:cs="Times New Roman"/>
          <w:sz w:val="28"/>
          <w:szCs w:val="28"/>
        </w:rPr>
        <w:t xml:space="preserve"> оформлена выставка детского </w:t>
      </w:r>
      <w:r w:rsidR="00962C1E">
        <w:rPr>
          <w:rFonts w:ascii="Times New Roman" w:hAnsi="Times New Roman" w:cs="Times New Roman"/>
          <w:sz w:val="28"/>
          <w:szCs w:val="28"/>
        </w:rPr>
        <w:t>рисунка,</w:t>
      </w:r>
      <w:r>
        <w:rPr>
          <w:rFonts w:ascii="Times New Roman" w:hAnsi="Times New Roman" w:cs="Times New Roman"/>
          <w:sz w:val="28"/>
          <w:szCs w:val="28"/>
        </w:rPr>
        <w:t xml:space="preserve"> посвященная Дню смеха</w:t>
      </w:r>
      <w:r w:rsidR="00962C1E">
        <w:rPr>
          <w:rFonts w:ascii="Times New Roman" w:hAnsi="Times New Roman" w:cs="Times New Roman"/>
          <w:sz w:val="28"/>
          <w:szCs w:val="28"/>
        </w:rPr>
        <w:t xml:space="preserve"> </w:t>
      </w:r>
      <w:r w:rsidR="00F37DCA">
        <w:rPr>
          <w:rFonts w:ascii="Times New Roman" w:hAnsi="Times New Roman" w:cs="Times New Roman"/>
          <w:sz w:val="28"/>
          <w:szCs w:val="28"/>
        </w:rPr>
        <w:t>«Веселое настроение».</w:t>
      </w:r>
      <w:r w:rsidRPr="00105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229" w:rsidRDefault="00CB41BE" w:rsidP="00CB41BE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B41B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43175" cy="1906361"/>
            <wp:effectExtent l="19050" t="0" r="9525" b="0"/>
            <wp:docPr id="6" name="Рисунок 1" descr="C:\Users\lazo\Desktop\DSC02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DSC021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6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1BCB" w:rsidRDefault="000E4229" w:rsidP="00962C1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4229">
        <w:rPr>
          <w:rFonts w:ascii="Times New Roman" w:hAnsi="Times New Roman" w:cs="Times New Roman"/>
          <w:b/>
          <w:sz w:val="28"/>
          <w:szCs w:val="28"/>
        </w:rPr>
        <w:t>06 апреля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229">
        <w:rPr>
          <w:rFonts w:ascii="Times New Roman" w:hAnsi="Times New Roman" w:cs="Times New Roman"/>
          <w:sz w:val="28"/>
          <w:szCs w:val="28"/>
        </w:rPr>
        <w:t>для ребят проведена</w:t>
      </w:r>
      <w:r w:rsidR="00451BCB">
        <w:rPr>
          <w:rFonts w:ascii="Times New Roman" w:hAnsi="Times New Roman" w:cs="Times New Roman"/>
          <w:sz w:val="28"/>
          <w:szCs w:val="28"/>
        </w:rPr>
        <w:t xml:space="preserve"> конкур</w:t>
      </w:r>
      <w:r w:rsidR="002A5C9A">
        <w:rPr>
          <w:rFonts w:ascii="Times New Roman" w:hAnsi="Times New Roman" w:cs="Times New Roman"/>
          <w:sz w:val="28"/>
          <w:szCs w:val="28"/>
        </w:rPr>
        <w:t>с</w:t>
      </w:r>
      <w:r w:rsidR="00451BCB">
        <w:rPr>
          <w:rFonts w:ascii="Times New Roman" w:hAnsi="Times New Roman" w:cs="Times New Roman"/>
          <w:sz w:val="28"/>
          <w:szCs w:val="28"/>
        </w:rPr>
        <w:t>-</w:t>
      </w:r>
      <w:r w:rsidR="00962C1E">
        <w:rPr>
          <w:rFonts w:ascii="Times New Roman" w:hAnsi="Times New Roman" w:cs="Times New Roman"/>
          <w:sz w:val="28"/>
          <w:szCs w:val="28"/>
        </w:rPr>
        <w:t>викторина «</w:t>
      </w:r>
      <w:r>
        <w:rPr>
          <w:rFonts w:ascii="Times New Roman" w:hAnsi="Times New Roman" w:cs="Times New Roman"/>
          <w:sz w:val="28"/>
          <w:szCs w:val="28"/>
        </w:rPr>
        <w:t xml:space="preserve">В детстве все </w:t>
      </w:r>
      <w:r w:rsidR="00962C1E">
        <w:rPr>
          <w:rFonts w:ascii="Times New Roman" w:hAnsi="Times New Roman" w:cs="Times New Roman"/>
          <w:sz w:val="28"/>
          <w:szCs w:val="28"/>
        </w:rPr>
        <w:t>бывает,</w:t>
      </w:r>
      <w:r>
        <w:rPr>
          <w:rFonts w:ascii="Times New Roman" w:hAnsi="Times New Roman" w:cs="Times New Roman"/>
          <w:sz w:val="28"/>
          <w:szCs w:val="28"/>
        </w:rPr>
        <w:t xml:space="preserve"> там сказки оживают». У каждого человека есть любимая сказка. Сказки </w:t>
      </w:r>
      <w:r w:rsidR="00962C1E">
        <w:rPr>
          <w:rFonts w:ascii="Times New Roman" w:hAnsi="Times New Roman" w:cs="Times New Roman"/>
          <w:sz w:val="28"/>
          <w:szCs w:val="28"/>
        </w:rPr>
        <w:t>вечное,</w:t>
      </w:r>
      <w:r>
        <w:rPr>
          <w:rFonts w:ascii="Times New Roman" w:hAnsi="Times New Roman" w:cs="Times New Roman"/>
          <w:sz w:val="28"/>
          <w:szCs w:val="28"/>
        </w:rPr>
        <w:t xml:space="preserve"> потому что в ней доброта побеждает зло, а дружба помогает преодолеть все трудности. Ребята разделились на две команды «Репка» и «Колобок». И в конкурсах соревновались в знаниях по сказкам.</w:t>
      </w:r>
      <w:r w:rsidR="00962C1E">
        <w:rPr>
          <w:rFonts w:ascii="Times New Roman" w:hAnsi="Times New Roman" w:cs="Times New Roman"/>
          <w:sz w:val="28"/>
          <w:szCs w:val="28"/>
        </w:rPr>
        <w:t xml:space="preserve"> </w:t>
      </w:r>
      <w:r w:rsidRPr="000E4229">
        <w:rPr>
          <w:rFonts w:ascii="Times New Roman" w:hAnsi="Times New Roman" w:cs="Times New Roman"/>
          <w:sz w:val="28"/>
          <w:szCs w:val="28"/>
        </w:rPr>
        <w:t>Конкур</w:t>
      </w:r>
      <w:r w:rsidR="0001185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1. «Разминка»</w:t>
      </w:r>
      <w:r w:rsidR="00451BCB">
        <w:rPr>
          <w:rFonts w:ascii="Times New Roman" w:hAnsi="Times New Roman" w:cs="Times New Roman"/>
          <w:sz w:val="28"/>
          <w:szCs w:val="28"/>
        </w:rPr>
        <w:t>. Конкурс 2. «Найди знакомые имена». Конкур 3. «Дополни имя сказочного героя». Конкур 4. «Волшебные предметы». Конкурс 5. «Сказочный переполох». Конкурс 6. «Хоровод сказок»</w:t>
      </w:r>
      <w:r w:rsidR="00962C1E">
        <w:rPr>
          <w:rFonts w:ascii="Times New Roman" w:hAnsi="Times New Roman" w:cs="Times New Roman"/>
          <w:sz w:val="28"/>
          <w:szCs w:val="28"/>
        </w:rPr>
        <w:t xml:space="preserve">. </w:t>
      </w:r>
      <w:r w:rsidR="00011850">
        <w:rPr>
          <w:rFonts w:ascii="Times New Roman" w:hAnsi="Times New Roman" w:cs="Times New Roman"/>
          <w:sz w:val="28"/>
          <w:szCs w:val="28"/>
        </w:rPr>
        <w:t xml:space="preserve">7. </w:t>
      </w:r>
      <w:r w:rsidR="00451BCB">
        <w:rPr>
          <w:rFonts w:ascii="Times New Roman" w:hAnsi="Times New Roman" w:cs="Times New Roman"/>
          <w:sz w:val="28"/>
          <w:szCs w:val="28"/>
        </w:rPr>
        <w:t xml:space="preserve">Конкурс капитанов </w:t>
      </w:r>
      <w:r w:rsidR="00451BCB" w:rsidRPr="00451BCB">
        <w:rPr>
          <w:rFonts w:ascii="Times New Roman" w:hAnsi="Times New Roman" w:cs="Times New Roman"/>
          <w:sz w:val="28"/>
          <w:szCs w:val="28"/>
        </w:rPr>
        <w:t>«</w:t>
      </w:r>
      <w:ins w:id="0" w:author="Unknown">
        <w:r w:rsidR="00451BCB" w:rsidRPr="00451BCB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Из какой сказки Г.Х. Андерсена предмет»</w:t>
        </w:r>
        <w:r w:rsidR="00451BCB" w:rsidRPr="00451BCB">
          <w:rPr>
            <w:rFonts w:ascii="Times New Roman" w:hAnsi="Times New Roman" w:cs="Times New Roman"/>
            <w:b/>
            <w:sz w:val="28"/>
            <w:szCs w:val="28"/>
          </w:rPr>
          <w:t>.</w:t>
        </w:r>
      </w:ins>
      <w:r w:rsidR="00962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BCB">
        <w:rPr>
          <w:rFonts w:ascii="Times New Roman" w:hAnsi="Times New Roman" w:cs="Times New Roman"/>
          <w:sz w:val="28"/>
          <w:szCs w:val="28"/>
        </w:rPr>
        <w:t>Задан</w:t>
      </w:r>
      <w:r w:rsidR="00011850">
        <w:rPr>
          <w:rFonts w:ascii="Times New Roman" w:hAnsi="Times New Roman" w:cs="Times New Roman"/>
          <w:sz w:val="28"/>
          <w:szCs w:val="28"/>
        </w:rPr>
        <w:t>ия для болельщиков «Герои сказок</w:t>
      </w:r>
      <w:r w:rsidR="00451BCB">
        <w:rPr>
          <w:rFonts w:ascii="Times New Roman" w:hAnsi="Times New Roman" w:cs="Times New Roman"/>
          <w:sz w:val="28"/>
          <w:szCs w:val="28"/>
        </w:rPr>
        <w:t xml:space="preserve"> в загадках»</w:t>
      </w:r>
      <w:r w:rsidR="002A5C9A">
        <w:rPr>
          <w:rFonts w:ascii="Times New Roman" w:hAnsi="Times New Roman" w:cs="Times New Roman"/>
          <w:sz w:val="28"/>
          <w:szCs w:val="28"/>
        </w:rPr>
        <w:t>. Музыкальная пауза. В конце мероприятия ребят наградили сладкими призами.</w:t>
      </w:r>
    </w:p>
    <w:p w:rsidR="00E52D45" w:rsidRDefault="00E52D45" w:rsidP="002A5C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C9A" w:rsidRDefault="002A5C9A" w:rsidP="002A5C9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1872104"/>
            <wp:effectExtent l="19050" t="0" r="0" b="0"/>
            <wp:docPr id="1" name="Рисунок 1" descr="E:\DCIM\101MSDCF\DSC02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21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7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1872105"/>
            <wp:effectExtent l="19050" t="0" r="0" b="0"/>
            <wp:docPr id="2" name="Рисунок 2" descr="E:\DCIM\101MSDCF\DSC02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1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140" cy="1872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D45" w:rsidRDefault="00E52D45" w:rsidP="002A5C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D45" w:rsidRDefault="00E52D45" w:rsidP="002A5C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D45" w:rsidRDefault="00E52D45" w:rsidP="00962C1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E52D45">
        <w:rPr>
          <w:rFonts w:ascii="Times New Roman" w:hAnsi="Times New Roman" w:cs="Times New Roman"/>
          <w:b/>
          <w:sz w:val="28"/>
          <w:szCs w:val="28"/>
        </w:rPr>
        <w:t xml:space="preserve">06 </w:t>
      </w:r>
      <w:r w:rsidR="00962C1E" w:rsidRPr="00E52D45">
        <w:rPr>
          <w:rFonts w:ascii="Times New Roman" w:hAnsi="Times New Roman" w:cs="Times New Roman"/>
          <w:b/>
          <w:sz w:val="28"/>
          <w:szCs w:val="28"/>
        </w:rPr>
        <w:t>апреля</w:t>
      </w:r>
      <w:r w:rsidR="00962C1E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Pr="00E52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вечер отдыха для молодежи «Праздник юмора и смеха».</w:t>
      </w:r>
    </w:p>
    <w:p w:rsidR="00E52D45" w:rsidRDefault="00E52D45" w:rsidP="00962C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 апреля и весь апрель время розыгрышей, смеха и хорошего настроения! Можно послушать смешные </w:t>
      </w:r>
      <w:r w:rsidR="00962C1E">
        <w:rPr>
          <w:rFonts w:ascii="Times New Roman" w:hAnsi="Times New Roman" w:cs="Times New Roman"/>
          <w:sz w:val="28"/>
          <w:szCs w:val="28"/>
        </w:rPr>
        <w:t>истории,</w:t>
      </w:r>
      <w:r>
        <w:rPr>
          <w:rFonts w:ascii="Times New Roman" w:hAnsi="Times New Roman" w:cs="Times New Roman"/>
          <w:sz w:val="28"/>
          <w:szCs w:val="28"/>
        </w:rPr>
        <w:t xml:space="preserve"> потанцевать, пошутить над кем-</w:t>
      </w:r>
      <w:r w:rsidR="00962C1E">
        <w:rPr>
          <w:rFonts w:ascii="Times New Roman" w:hAnsi="Times New Roman" w:cs="Times New Roman"/>
          <w:sz w:val="28"/>
          <w:szCs w:val="28"/>
        </w:rPr>
        <w:t>то,</w:t>
      </w:r>
      <w:r>
        <w:rPr>
          <w:rFonts w:ascii="Times New Roman" w:hAnsi="Times New Roman" w:cs="Times New Roman"/>
          <w:sz w:val="28"/>
          <w:szCs w:val="28"/>
        </w:rPr>
        <w:t xml:space="preserve"> но все-таки лучшее лекарство от скуки, конечно же игра. </w:t>
      </w:r>
    </w:p>
    <w:p w:rsidR="00E52D45" w:rsidRDefault="00B8754B" w:rsidP="000118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«И мы тоже»</w:t>
      </w:r>
      <w:r w:rsidR="000118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Конкурс «Продолжи пословицу», «Шутки -загадка», «Воздушный бой»</w:t>
      </w:r>
      <w:r w:rsidR="00011850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B8754B" w:rsidRDefault="00B8754B" w:rsidP="00B875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Шутили играли и всех согревали</w:t>
      </w:r>
    </w:p>
    <w:p w:rsidR="00B8754B" w:rsidRDefault="00B8754B" w:rsidP="00B875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Улыбки и блеск ваших глаз</w:t>
      </w:r>
    </w:p>
    <w:p w:rsidR="00B8754B" w:rsidRDefault="00B8754B" w:rsidP="00B875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Ищите улыбку, цените улыбку,</w:t>
      </w:r>
    </w:p>
    <w:p w:rsidR="00E52D45" w:rsidRPr="00E52D45" w:rsidRDefault="00B8754B" w:rsidP="00B875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Дарите улыбку друзьям.</w:t>
      </w:r>
    </w:p>
    <w:p w:rsidR="00E52D45" w:rsidRDefault="00E52D45" w:rsidP="00E52D45">
      <w:pPr>
        <w:rPr>
          <w:rFonts w:ascii="Times New Roman" w:hAnsi="Times New Roman" w:cs="Times New Roman"/>
          <w:sz w:val="28"/>
          <w:szCs w:val="28"/>
        </w:rPr>
      </w:pPr>
    </w:p>
    <w:p w:rsidR="00E52D45" w:rsidRPr="00E52D45" w:rsidRDefault="00E52D45" w:rsidP="00E52D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189" cy="1943100"/>
            <wp:effectExtent l="19050" t="0" r="611" b="0"/>
            <wp:docPr id="3" name="Рисунок 1" descr="C:\Users\lazo\Desktop\все фото\дискотека молодежка\DSC01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искотека молодежка\DSC014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89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90800" cy="1943559"/>
            <wp:effectExtent l="19050" t="0" r="0" b="0"/>
            <wp:docPr id="4" name="Рисунок 2" descr="C:\Users\lazo\Desktop\все фото\дискотека молодежка\DSC01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искотека молодежка\DSC018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512" cy="194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2D45" w:rsidRPr="00E52D45" w:rsidSect="00535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57B0"/>
    <w:rsid w:val="00011850"/>
    <w:rsid w:val="000E4229"/>
    <w:rsid w:val="001057B0"/>
    <w:rsid w:val="001E7BCF"/>
    <w:rsid w:val="002A5C9A"/>
    <w:rsid w:val="00451BCB"/>
    <w:rsid w:val="0053597A"/>
    <w:rsid w:val="00962C1E"/>
    <w:rsid w:val="00B8754B"/>
    <w:rsid w:val="00CB41BE"/>
    <w:rsid w:val="00CE4AF9"/>
    <w:rsid w:val="00E52D45"/>
    <w:rsid w:val="00E67F1F"/>
    <w:rsid w:val="00F3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FE910-68BB-4069-BEA8-23F1C98E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1BC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A5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11</cp:revision>
  <dcterms:created xsi:type="dcterms:W3CDTF">2019-04-06T03:54:00Z</dcterms:created>
  <dcterms:modified xsi:type="dcterms:W3CDTF">2019-04-07T23:49:00Z</dcterms:modified>
</cp:coreProperties>
</file>